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0E4EF" w14:textId="77777777" w:rsidR="00251A6A" w:rsidRPr="009A26C1" w:rsidRDefault="00251A6A" w:rsidP="00251A6A">
      <w:pPr>
        <w:spacing w:after="0" w:line="240" w:lineRule="auto"/>
        <w:rPr>
          <w:rFonts w:cstheme="minorHAnsi"/>
          <w:i/>
          <w:iCs/>
        </w:rPr>
      </w:pPr>
      <w:r w:rsidRPr="009A26C1">
        <w:rPr>
          <w:rFonts w:cstheme="minorHAnsi"/>
          <w:i/>
          <w:iCs/>
        </w:rPr>
        <w:t xml:space="preserve">Short story for general </w:t>
      </w:r>
      <w:r>
        <w:rPr>
          <w:rFonts w:cstheme="minorHAnsi"/>
          <w:i/>
          <w:iCs/>
        </w:rPr>
        <w:t>southeast M</w:t>
      </w:r>
      <w:r w:rsidRPr="009A26C1">
        <w:rPr>
          <w:rFonts w:cstheme="minorHAnsi"/>
          <w:i/>
          <w:iCs/>
        </w:rPr>
        <w:t xml:space="preserve">N residents </w:t>
      </w:r>
    </w:p>
    <w:p w14:paraId="7B8B9A75" w14:textId="77777777" w:rsidR="00251A6A" w:rsidRPr="008468E8" w:rsidRDefault="00251A6A" w:rsidP="00251A6A">
      <w:pPr>
        <w:spacing w:after="0" w:line="240" w:lineRule="auto"/>
        <w:rPr>
          <w:rFonts w:eastAsia="Calibri" w:cstheme="minorHAnsi"/>
        </w:rPr>
      </w:pPr>
    </w:p>
    <w:p w14:paraId="35B1819A" w14:textId="00C9D591" w:rsidR="00251A6A" w:rsidRPr="008468E8" w:rsidRDefault="00251A6A" w:rsidP="00251A6A">
      <w:pPr>
        <w:spacing w:after="0" w:line="240" w:lineRule="auto"/>
        <w:rPr>
          <w:rFonts w:eastAsia="Calibri" w:cstheme="minorHAnsi"/>
          <w:b/>
          <w:bCs/>
        </w:rPr>
      </w:pPr>
      <w:r w:rsidRPr="008468E8">
        <w:rPr>
          <w:rFonts w:eastAsia="Calibri" w:cstheme="minorHAnsi"/>
          <w:b/>
          <w:bCs/>
        </w:rPr>
        <w:t>Be weather</w:t>
      </w:r>
      <w:r w:rsidR="004C6E05">
        <w:rPr>
          <w:rFonts w:eastAsia="Calibri" w:cstheme="minorHAnsi"/>
          <w:b/>
          <w:bCs/>
        </w:rPr>
        <w:t>-</w:t>
      </w:r>
      <w:r w:rsidRPr="008468E8">
        <w:rPr>
          <w:rFonts w:eastAsia="Calibri" w:cstheme="minorHAnsi"/>
          <w:b/>
          <w:bCs/>
        </w:rPr>
        <w:t>aware and water</w:t>
      </w:r>
      <w:r>
        <w:rPr>
          <w:rFonts w:eastAsia="Calibri" w:cstheme="minorHAnsi"/>
          <w:b/>
          <w:bCs/>
        </w:rPr>
        <w:t>-</w:t>
      </w:r>
      <w:r w:rsidRPr="008468E8">
        <w:rPr>
          <w:rFonts w:eastAsia="Calibri" w:cstheme="minorHAnsi"/>
          <w:b/>
          <w:bCs/>
        </w:rPr>
        <w:t>wise</w:t>
      </w:r>
    </w:p>
    <w:p w14:paraId="75C5B79A" w14:textId="1D31ED66" w:rsidR="00251A6A" w:rsidRPr="008468E8" w:rsidRDefault="00251A6A" w:rsidP="00251A6A">
      <w:pPr>
        <w:spacing w:after="0" w:line="240" w:lineRule="auto"/>
        <w:rPr>
          <w:rFonts w:eastAsia="Calibri" w:cstheme="minorHAnsi"/>
        </w:rPr>
      </w:pPr>
      <w:r w:rsidRPr="008468E8">
        <w:rPr>
          <w:rFonts w:eastAsia="Calibri" w:cstheme="minorHAnsi"/>
        </w:rPr>
        <w:t>Tips for reducing runoff to protect</w:t>
      </w:r>
      <w:r w:rsidR="004C6E05">
        <w:rPr>
          <w:rFonts w:eastAsia="Calibri" w:cstheme="minorHAnsi"/>
        </w:rPr>
        <w:t xml:space="preserve"> </w:t>
      </w:r>
      <w:r w:rsidRPr="008468E8">
        <w:rPr>
          <w:rFonts w:eastAsia="Calibri" w:cstheme="minorHAnsi"/>
        </w:rPr>
        <w:t xml:space="preserve">water resources in </w:t>
      </w:r>
      <w:r w:rsidR="004C6E05">
        <w:rPr>
          <w:rFonts w:eastAsia="Calibri" w:cstheme="minorHAnsi"/>
        </w:rPr>
        <w:t>s</w:t>
      </w:r>
      <w:r w:rsidRPr="008468E8">
        <w:rPr>
          <w:rFonts w:eastAsia="Calibri" w:cstheme="minorHAnsi"/>
        </w:rPr>
        <w:t>outheast Minnesota</w:t>
      </w:r>
    </w:p>
    <w:p w14:paraId="3D2173CD" w14:textId="77777777" w:rsidR="00251A6A" w:rsidRPr="008468E8" w:rsidRDefault="00251A6A" w:rsidP="00251A6A">
      <w:pPr>
        <w:spacing w:after="0" w:line="240" w:lineRule="auto"/>
        <w:rPr>
          <w:rFonts w:eastAsia="Calibri" w:cstheme="minorHAnsi"/>
        </w:rPr>
      </w:pPr>
    </w:p>
    <w:p w14:paraId="6CD7C55B" w14:textId="438C1F12" w:rsidR="00251A6A" w:rsidRPr="009A26C1" w:rsidRDefault="00251A6A" w:rsidP="00251A6A">
      <w:pPr>
        <w:spacing w:after="0" w:line="240" w:lineRule="auto"/>
        <w:rPr>
          <w:rFonts w:cstheme="minorHAnsi"/>
        </w:rPr>
      </w:pPr>
      <w:r w:rsidRPr="009A26C1">
        <w:rPr>
          <w:rFonts w:cstheme="minorHAnsi"/>
        </w:rPr>
        <w:t xml:space="preserve">Everyone has a role to play to reduce </w:t>
      </w:r>
      <w:r w:rsidR="004C6E05">
        <w:rPr>
          <w:rFonts w:cstheme="minorHAnsi"/>
        </w:rPr>
        <w:t xml:space="preserve">pollution </w:t>
      </w:r>
      <w:r w:rsidRPr="009A26C1">
        <w:rPr>
          <w:rFonts w:cstheme="minorHAnsi"/>
        </w:rPr>
        <w:t>runoff into lakes, streams, and groundwater</w:t>
      </w:r>
      <w:r w:rsidR="009B4734">
        <w:rPr>
          <w:rFonts w:cstheme="minorHAnsi"/>
        </w:rPr>
        <w:t xml:space="preserve"> — from private homeowners and cabin residents to small family farmers and larger agricultural operations. The following tips will </w:t>
      </w:r>
      <w:r w:rsidR="00E765F2">
        <w:rPr>
          <w:rFonts w:cstheme="minorHAnsi"/>
        </w:rPr>
        <w:t xml:space="preserve">help protect drinking water from private and community wells, prevent fish kills, and </w:t>
      </w:r>
      <w:r w:rsidRPr="009A26C1">
        <w:rPr>
          <w:rFonts w:cstheme="minorHAnsi"/>
        </w:rPr>
        <w:t>maximize soil and crop quality</w:t>
      </w:r>
      <w:r w:rsidR="00E765F2">
        <w:rPr>
          <w:rFonts w:cstheme="minorHAnsi"/>
        </w:rPr>
        <w:t xml:space="preserve">. </w:t>
      </w:r>
      <w:r w:rsidRPr="009A26C1">
        <w:rPr>
          <w:rFonts w:cstheme="minorHAnsi"/>
        </w:rPr>
        <w:t xml:space="preserve"> </w:t>
      </w:r>
    </w:p>
    <w:p w14:paraId="24580585" w14:textId="77777777" w:rsidR="00251A6A" w:rsidRPr="008468E8" w:rsidRDefault="00251A6A" w:rsidP="00251A6A">
      <w:pPr>
        <w:spacing w:after="0" w:line="240" w:lineRule="auto"/>
        <w:rPr>
          <w:rFonts w:eastAsia="Calibri" w:cstheme="minorHAnsi"/>
        </w:rPr>
      </w:pPr>
    </w:p>
    <w:p w14:paraId="5FD88CF1" w14:textId="77777777" w:rsidR="00251A6A" w:rsidRPr="009A26C1" w:rsidRDefault="00251A6A" w:rsidP="00251A6A">
      <w:pPr>
        <w:pStyle w:val="ListParagraph"/>
        <w:numPr>
          <w:ilvl w:val="0"/>
          <w:numId w:val="1"/>
        </w:numPr>
        <w:spacing w:after="0" w:line="240" w:lineRule="auto"/>
        <w:ind w:left="360"/>
        <w:rPr>
          <w:rFonts w:cstheme="minorHAnsi"/>
        </w:rPr>
      </w:pPr>
      <w:r w:rsidRPr="008468E8">
        <w:rPr>
          <w:rFonts w:eastAsia="Calibri" w:cstheme="minorHAnsi"/>
        </w:rPr>
        <w:t>To minimize pollution in residential areas, homeowners should minimize using lawn chemicals and avoid applying</w:t>
      </w:r>
      <w:r w:rsidRPr="009A26C1">
        <w:rPr>
          <w:rFonts w:cstheme="minorHAnsi"/>
        </w:rPr>
        <w:t xml:space="preserve"> any lawn chemicals before rain, keep septic systems operating properly and dispose of household waste correctly.</w:t>
      </w:r>
    </w:p>
    <w:p w14:paraId="11A3DA49" w14:textId="77777777" w:rsidR="00251A6A" w:rsidRPr="009A26C1" w:rsidRDefault="00251A6A" w:rsidP="00251A6A">
      <w:pPr>
        <w:spacing w:after="0" w:line="240" w:lineRule="auto"/>
        <w:ind w:left="-360"/>
        <w:rPr>
          <w:rFonts w:cstheme="minorHAnsi"/>
        </w:rPr>
      </w:pPr>
    </w:p>
    <w:p w14:paraId="55F9E91A" w14:textId="1126DB66" w:rsidR="00251A6A" w:rsidRDefault="00251A6A" w:rsidP="00251A6A">
      <w:pPr>
        <w:pStyle w:val="ListParagraph"/>
        <w:numPr>
          <w:ilvl w:val="0"/>
          <w:numId w:val="1"/>
        </w:numPr>
        <w:spacing w:after="0" w:line="240" w:lineRule="auto"/>
        <w:ind w:left="360"/>
        <w:rPr>
          <w:rFonts w:cstheme="minorHAnsi"/>
        </w:rPr>
      </w:pPr>
      <w:r w:rsidRPr="009A26C1">
        <w:rPr>
          <w:rFonts w:cstheme="minorHAnsi"/>
        </w:rPr>
        <w:t xml:space="preserve">To protect lakes, rivers, and streams, shoreland owners should plant trees or </w:t>
      </w:r>
      <w:r w:rsidRPr="009A26C1">
        <w:rPr>
          <w:rFonts w:eastAsia="Times New Roman" w:cstheme="minorHAnsi"/>
          <w:color w:val="343A40"/>
        </w:rPr>
        <w:t xml:space="preserve">deep-rooted native plants </w:t>
      </w:r>
      <w:r w:rsidRPr="009A26C1">
        <w:rPr>
          <w:rFonts w:cstheme="minorHAnsi"/>
        </w:rPr>
        <w:t>to slow, trap, or reduce pollutants that may leave the land and flow to waterways during rain events.</w:t>
      </w:r>
    </w:p>
    <w:p w14:paraId="2BCFE4F2" w14:textId="77777777" w:rsidR="009B4734" w:rsidRPr="009B4734" w:rsidRDefault="009B4734" w:rsidP="00327F70">
      <w:pPr>
        <w:pStyle w:val="ListParagraph"/>
        <w:rPr>
          <w:rFonts w:cstheme="minorHAnsi"/>
        </w:rPr>
      </w:pPr>
    </w:p>
    <w:p w14:paraId="703EE013" w14:textId="227CF3A2" w:rsidR="009B4734" w:rsidRPr="008468E8" w:rsidRDefault="009B4734" w:rsidP="009B4734">
      <w:pPr>
        <w:pStyle w:val="ListParagraph"/>
        <w:numPr>
          <w:ilvl w:val="0"/>
          <w:numId w:val="1"/>
        </w:numPr>
        <w:spacing w:after="0" w:line="240" w:lineRule="auto"/>
        <w:ind w:left="360"/>
        <w:rPr>
          <w:rFonts w:eastAsia="Calibri" w:cstheme="minorHAnsi"/>
        </w:rPr>
      </w:pPr>
      <w:r w:rsidRPr="008468E8">
        <w:rPr>
          <w:rFonts w:eastAsia="Calibri" w:cstheme="minorHAnsi"/>
        </w:rPr>
        <w:t>To maximize benefits to crops and minimize negative impacts on water resources, farmers should use best management practices when applying manure and chemicals to fields. Manure and chemicals are important assets that increase crop productivity, but when applied before rains, field runoff pollutes water.</w:t>
      </w:r>
    </w:p>
    <w:p w14:paraId="6F706854" w14:textId="2763A55E" w:rsidR="00251A6A" w:rsidRPr="009A26C1" w:rsidRDefault="00251A6A" w:rsidP="00251A6A">
      <w:pPr>
        <w:pStyle w:val="paragraph"/>
        <w:spacing w:before="0" w:beforeAutospacing="0" w:after="0" w:afterAutospacing="0"/>
        <w:textAlignment w:val="baseline"/>
        <w:rPr>
          <w:rFonts w:asciiTheme="minorHAnsi" w:hAnsiTheme="minorHAnsi" w:cstheme="minorHAnsi"/>
          <w:b/>
          <w:bCs/>
          <w:sz w:val="22"/>
          <w:szCs w:val="22"/>
        </w:rPr>
      </w:pPr>
      <w:r w:rsidRPr="009A26C1">
        <w:rPr>
          <w:rStyle w:val="eop"/>
          <w:rFonts w:asciiTheme="minorHAnsi" w:hAnsiTheme="minorHAnsi" w:cstheme="minorHAnsi"/>
          <w:b/>
          <w:bCs/>
          <w:sz w:val="22"/>
          <w:szCs w:val="22"/>
        </w:rPr>
        <w:br/>
      </w:r>
      <w:r w:rsidRPr="009A26C1">
        <w:rPr>
          <w:rStyle w:val="normaltextrun"/>
          <w:rFonts w:asciiTheme="minorHAnsi" w:hAnsiTheme="minorHAnsi" w:cstheme="minorHAnsi"/>
          <w:sz w:val="22"/>
          <w:szCs w:val="22"/>
          <w:shd w:val="clear" w:color="auto" w:fill="FFFFFF"/>
        </w:rPr>
        <w:t>Runoff may impact drinking water in private and community wells.</w:t>
      </w:r>
      <w:r w:rsidRPr="009A26C1">
        <w:rPr>
          <w:rStyle w:val="eop"/>
          <w:rFonts w:asciiTheme="minorHAnsi" w:hAnsiTheme="minorHAnsi" w:cstheme="minorHAnsi"/>
          <w:sz w:val="22"/>
          <w:szCs w:val="22"/>
        </w:rPr>
        <w:t> </w:t>
      </w:r>
      <w:r w:rsidRPr="009A26C1">
        <w:rPr>
          <w:rStyle w:val="normaltextrun"/>
          <w:rFonts w:asciiTheme="minorHAnsi" w:hAnsiTheme="minorHAnsi" w:cstheme="minorHAnsi"/>
          <w:sz w:val="22"/>
          <w:szCs w:val="22"/>
          <w:shd w:val="clear" w:color="auto" w:fill="FFFFFF"/>
        </w:rPr>
        <w:t>Geographic land features in southeast Minnesota, such as karst, can deliver pollutants to groundwater through sinkholes and fractured bedrock.</w:t>
      </w:r>
      <w:r w:rsidRPr="009A26C1">
        <w:rPr>
          <w:rStyle w:val="eop"/>
          <w:rFonts w:asciiTheme="minorHAnsi" w:hAnsiTheme="minorHAnsi" w:cstheme="minorHAnsi"/>
          <w:sz w:val="22"/>
          <w:szCs w:val="22"/>
        </w:rPr>
        <w:t> </w:t>
      </w:r>
      <w:r w:rsidRPr="00424CEE">
        <w:rPr>
          <w:rStyle w:val="eop"/>
          <w:rFonts w:asciiTheme="minorHAnsi" w:hAnsiTheme="minorHAnsi" w:cstheme="minorHAnsi"/>
          <w:sz w:val="22"/>
          <w:szCs w:val="22"/>
        </w:rPr>
        <w:t xml:space="preserve">Learn more about well </w:t>
      </w:r>
      <w:r w:rsidR="00424CEE" w:rsidRPr="00424CEE">
        <w:rPr>
          <w:rFonts w:asciiTheme="minorHAnsi" w:hAnsiTheme="minorHAnsi" w:cstheme="minorHAnsi"/>
          <w:sz w:val="22"/>
          <w:szCs w:val="22"/>
        </w:rPr>
        <w:t xml:space="preserve">testing at the </w:t>
      </w:r>
      <w:hyperlink r:id="rId5" w:history="1">
        <w:r w:rsidR="00424CEE" w:rsidRPr="00424CEE">
          <w:rPr>
            <w:rStyle w:val="Hyperlink"/>
            <w:rFonts w:asciiTheme="minorHAnsi" w:hAnsiTheme="minorHAnsi" w:cstheme="minorHAnsi"/>
            <w:sz w:val="22"/>
            <w:szCs w:val="22"/>
          </w:rPr>
          <w:t>Water Quality/Well Testing/Well Disinfection</w:t>
        </w:r>
      </w:hyperlink>
      <w:r w:rsidR="00424CEE" w:rsidRPr="00424CEE">
        <w:rPr>
          <w:rFonts w:asciiTheme="minorHAnsi" w:hAnsiTheme="minorHAnsi" w:cstheme="minorHAnsi"/>
          <w:sz w:val="22"/>
          <w:szCs w:val="22"/>
        </w:rPr>
        <w:t xml:space="preserve"> page on the M</w:t>
      </w:r>
      <w:r w:rsidR="00327F70">
        <w:rPr>
          <w:rFonts w:asciiTheme="minorHAnsi" w:hAnsiTheme="minorHAnsi" w:cstheme="minorHAnsi"/>
          <w:sz w:val="22"/>
          <w:szCs w:val="22"/>
        </w:rPr>
        <w:t>innesota Department of Health</w:t>
      </w:r>
      <w:r w:rsidR="00424CEE" w:rsidRPr="00424CEE">
        <w:rPr>
          <w:rFonts w:asciiTheme="minorHAnsi" w:hAnsiTheme="minorHAnsi" w:cstheme="minorHAnsi"/>
          <w:sz w:val="22"/>
          <w:szCs w:val="22"/>
        </w:rPr>
        <w:t xml:space="preserve"> website.</w:t>
      </w:r>
    </w:p>
    <w:p w14:paraId="465F4F35" w14:textId="77777777" w:rsidR="00251A6A" w:rsidRPr="009A26C1" w:rsidRDefault="00251A6A" w:rsidP="00251A6A">
      <w:pPr>
        <w:spacing w:after="0" w:line="240" w:lineRule="auto"/>
        <w:rPr>
          <w:rFonts w:cstheme="minorHAnsi"/>
        </w:rPr>
      </w:pPr>
    </w:p>
    <w:p w14:paraId="516E8549" w14:textId="77777777" w:rsidR="00251A6A" w:rsidRPr="009A26C1" w:rsidRDefault="00251A6A" w:rsidP="00251A6A">
      <w:pPr>
        <w:spacing w:after="0" w:line="240" w:lineRule="auto"/>
        <w:rPr>
          <w:rFonts w:cstheme="minorHAnsi"/>
        </w:rPr>
      </w:pPr>
      <w:r w:rsidRPr="009A26C1">
        <w:rPr>
          <w:rFonts w:cstheme="minorHAnsi"/>
        </w:rPr>
        <w:t>Minnesota’s weather is changing</w:t>
      </w:r>
      <w:r>
        <w:rPr>
          <w:rFonts w:cstheme="minorHAnsi"/>
        </w:rPr>
        <w:t>: W</w:t>
      </w:r>
      <w:r w:rsidRPr="009A26C1">
        <w:rPr>
          <w:rFonts w:cstheme="minorHAnsi"/>
        </w:rPr>
        <w:t xml:space="preserve">e’re getting warmer and wetter. </w:t>
      </w:r>
      <w:r w:rsidRPr="009A26C1">
        <w:rPr>
          <w:rStyle w:val="eop"/>
          <w:rFonts w:cstheme="minorHAnsi"/>
        </w:rPr>
        <w:t>Strong storms following long dry periods can increase the risk for fish kills in streams.</w:t>
      </w:r>
      <w:r w:rsidRPr="009A26C1">
        <w:rPr>
          <w:rFonts w:cstheme="minorHAnsi"/>
          <w:b/>
          <w:bCs/>
        </w:rPr>
        <w:t xml:space="preserve"> </w:t>
      </w:r>
      <w:r w:rsidRPr="009A26C1">
        <w:rPr>
          <w:rFonts w:cstheme="minorHAnsi"/>
        </w:rPr>
        <w:t>Rains can wash away valuable nutrients and pollute downstream waters. Watch the weather and avoid applying fertilizers, chemicals, and manure before rainstorms.</w:t>
      </w:r>
    </w:p>
    <w:p w14:paraId="17FC23FA" w14:textId="77777777" w:rsidR="00251A6A" w:rsidRPr="009A26C1" w:rsidRDefault="00251A6A" w:rsidP="00251A6A">
      <w:pPr>
        <w:spacing w:after="0" w:line="240" w:lineRule="auto"/>
        <w:rPr>
          <w:rFonts w:cstheme="minorHAnsi"/>
        </w:rPr>
      </w:pPr>
    </w:p>
    <w:p w14:paraId="3EFCFB39" w14:textId="77777777" w:rsidR="00251A6A" w:rsidRPr="009A26C1" w:rsidRDefault="00251A6A" w:rsidP="00251A6A">
      <w:pPr>
        <w:spacing w:after="0" w:line="240" w:lineRule="auto"/>
        <w:rPr>
          <w:rFonts w:cstheme="minorHAnsi"/>
        </w:rPr>
      </w:pPr>
      <w:r w:rsidRPr="009A26C1">
        <w:rPr>
          <w:rFonts w:eastAsia="Times New Roman" w:cstheme="minorHAnsi"/>
          <w:color w:val="000000"/>
        </w:rPr>
        <w:t xml:space="preserve">Report any spill, runoff, or fish kill </w:t>
      </w:r>
      <w:r w:rsidRPr="009A26C1">
        <w:rPr>
          <w:rFonts w:cstheme="minorHAnsi"/>
        </w:rPr>
        <w:t>24/7 by calling</w:t>
      </w:r>
      <w:r w:rsidRPr="009A26C1">
        <w:rPr>
          <w:rFonts w:eastAsia="Times New Roman" w:cstheme="minorHAnsi"/>
        </w:rPr>
        <w:t xml:space="preserve"> the Minnesota Duty Officer at 1-800-422-0798. </w:t>
      </w:r>
      <w:r w:rsidRPr="009A26C1">
        <w:rPr>
          <w:rFonts w:cstheme="minorHAnsi"/>
        </w:rPr>
        <w:t>The Minnesota Pollution Control Agency (MPCA), Department of Natural Resources (DNR), and Department of Agriculture (MDA) coordinate on fish kill responses.</w:t>
      </w:r>
    </w:p>
    <w:p w14:paraId="0A3E858A" w14:textId="77777777" w:rsidR="00251A6A" w:rsidRPr="008468E8" w:rsidRDefault="00251A6A" w:rsidP="00251A6A">
      <w:pPr>
        <w:spacing w:after="0" w:line="240" w:lineRule="auto"/>
        <w:rPr>
          <w:rFonts w:eastAsia="Calibri" w:cstheme="minorHAnsi"/>
        </w:rPr>
      </w:pPr>
    </w:p>
    <w:p w14:paraId="1B95ABB8" w14:textId="16DBCA4D" w:rsidR="00251A6A" w:rsidRPr="009A26C1" w:rsidRDefault="00251A6A" w:rsidP="00251A6A">
      <w:pPr>
        <w:spacing w:after="0" w:line="240" w:lineRule="auto"/>
        <w:rPr>
          <w:rFonts w:cstheme="minorHAnsi"/>
        </w:rPr>
      </w:pPr>
      <w:r w:rsidRPr="009A26C1">
        <w:rPr>
          <w:rFonts w:cstheme="minorHAnsi"/>
        </w:rPr>
        <w:t xml:space="preserve">Talk to neighbors and do your part to preserve and protect water quality. </w:t>
      </w:r>
      <w:bookmarkStart w:id="0" w:name="_Hlk130298572"/>
      <w:r w:rsidRPr="009A26C1">
        <w:rPr>
          <w:rFonts w:cstheme="minorHAnsi"/>
        </w:rPr>
        <w:t xml:space="preserve">Learn more at </w:t>
      </w:r>
      <w:ins w:id="1" w:author="Michels, Tanja (MPCA)" w:date="2023-06-01T13:59:00Z">
        <w:r w:rsidR="008432B0">
          <w:rPr>
            <w:rFonts w:cstheme="minorHAnsi"/>
          </w:rPr>
          <w:fldChar w:fldCharType="begin"/>
        </w:r>
        <w:r w:rsidR="008432B0">
          <w:rPr>
            <w:rFonts w:cstheme="minorHAnsi"/>
          </w:rPr>
          <w:instrText xml:space="preserve"> HYPERLINK "https://www.pca.state.mn.us/fishkills" </w:instrText>
        </w:r>
        <w:r w:rsidR="008432B0">
          <w:rPr>
            <w:rFonts w:cstheme="minorHAnsi"/>
          </w:rPr>
        </w:r>
        <w:r w:rsidR="008432B0">
          <w:rPr>
            <w:rFonts w:cstheme="minorHAnsi"/>
          </w:rPr>
          <w:fldChar w:fldCharType="separate"/>
        </w:r>
        <w:r w:rsidR="008432B0" w:rsidRPr="008432B0">
          <w:rPr>
            <w:rStyle w:val="Hyperlink"/>
            <w:rFonts w:cstheme="minorHAnsi"/>
          </w:rPr>
          <w:t>www.pca.state.mn.us/fishkills.</w:t>
        </w:r>
        <w:bookmarkEnd w:id="0"/>
        <w:r w:rsidR="008432B0">
          <w:rPr>
            <w:rFonts w:cstheme="minorHAnsi"/>
          </w:rPr>
          <w:fldChar w:fldCharType="end"/>
        </w:r>
      </w:ins>
    </w:p>
    <w:p w14:paraId="57E9683E" w14:textId="77777777" w:rsidR="00251A6A" w:rsidRPr="008468E8" w:rsidRDefault="00251A6A" w:rsidP="00251A6A">
      <w:pPr>
        <w:spacing w:after="0" w:line="240" w:lineRule="auto"/>
        <w:rPr>
          <w:rFonts w:eastAsia="Calibri" w:cstheme="minorHAnsi"/>
        </w:rPr>
      </w:pPr>
    </w:p>
    <w:p w14:paraId="12988C82" w14:textId="2990FDF6" w:rsidR="00F9425E" w:rsidRDefault="00251A6A" w:rsidP="00327F70">
      <w:pPr>
        <w:spacing w:after="0" w:line="240" w:lineRule="auto"/>
      </w:pPr>
      <w:r w:rsidRPr="009A26C1">
        <w:rPr>
          <w:rFonts w:cstheme="minorHAnsi"/>
          <w:i/>
          <w:iCs/>
        </w:rPr>
        <w:t xml:space="preserve">Pull out: </w:t>
      </w:r>
      <w:r w:rsidRPr="009A26C1">
        <w:rPr>
          <w:rFonts w:cstheme="minorHAnsi"/>
        </w:rPr>
        <w:t>Fish kills can be caused by disease, changes in water quality, weather, water temperatures, water levels, and external sources, such as polluted runoff.</w:t>
      </w:r>
      <w:r w:rsidRPr="008468E8">
        <w:rPr>
          <w:rFonts w:cstheme="minorHAnsi"/>
          <w:shd w:val="clear" w:color="auto" w:fill="FFFFFF"/>
        </w:rPr>
        <w:t xml:space="preserve"> There are </w:t>
      </w:r>
      <w:r w:rsidRPr="008468E8">
        <w:rPr>
          <w:rFonts w:cstheme="minorHAnsi"/>
        </w:rPr>
        <w:t>often multiple factors that combine to cause a fish kill</w:t>
      </w:r>
    </w:p>
    <w:sectPr w:rsidR="00F94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81440"/>
    <w:multiLevelType w:val="hybridMultilevel"/>
    <w:tmpl w:val="207EF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789775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els, Tanja (MPCA)">
    <w15:presenceInfo w15:providerId="AD" w15:userId="S::tanja.michels@state.mn.us::6d28b6af-2556-499f-8b1f-826246fc4c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A6A"/>
    <w:rsid w:val="00251A6A"/>
    <w:rsid w:val="00327F70"/>
    <w:rsid w:val="00335B12"/>
    <w:rsid w:val="00424CEE"/>
    <w:rsid w:val="004C6E05"/>
    <w:rsid w:val="00547532"/>
    <w:rsid w:val="008432B0"/>
    <w:rsid w:val="009B4734"/>
    <w:rsid w:val="00AF481B"/>
    <w:rsid w:val="00BB6AAF"/>
    <w:rsid w:val="00E765F2"/>
    <w:rsid w:val="00F4223F"/>
    <w:rsid w:val="00FE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85E"/>
  <w15:chartTrackingRefBased/>
  <w15:docId w15:val="{4B39416B-A885-42B2-8BF8-405D747AE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A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A6A"/>
    <w:pPr>
      <w:ind w:left="720"/>
      <w:contextualSpacing/>
    </w:pPr>
  </w:style>
  <w:style w:type="paragraph" w:customStyle="1" w:styleId="paragraph">
    <w:name w:val="paragraph"/>
    <w:basedOn w:val="Normal"/>
    <w:rsid w:val="00251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51A6A"/>
  </w:style>
  <w:style w:type="character" w:customStyle="1" w:styleId="eop">
    <w:name w:val="eop"/>
    <w:basedOn w:val="DefaultParagraphFont"/>
    <w:rsid w:val="00251A6A"/>
  </w:style>
  <w:style w:type="character" w:styleId="Hyperlink">
    <w:name w:val="Hyperlink"/>
    <w:basedOn w:val="DefaultParagraphFont"/>
    <w:uiPriority w:val="99"/>
    <w:unhideWhenUsed/>
    <w:rsid w:val="00251A6A"/>
    <w:rPr>
      <w:strike w:val="0"/>
      <w:dstrike w:val="0"/>
      <w:color w:val="0076A5"/>
      <w:u w:val="none"/>
      <w:effect w:val="none"/>
      <w:shd w:val="clear" w:color="auto" w:fill="auto"/>
    </w:rPr>
  </w:style>
  <w:style w:type="character" w:styleId="FollowedHyperlink">
    <w:name w:val="FollowedHyperlink"/>
    <w:basedOn w:val="DefaultParagraphFont"/>
    <w:uiPriority w:val="99"/>
    <w:semiHidden/>
    <w:unhideWhenUsed/>
    <w:rsid w:val="00BB6AAF"/>
    <w:rPr>
      <w:color w:val="954F72" w:themeColor="followedHyperlink"/>
      <w:u w:val="single"/>
    </w:rPr>
  </w:style>
  <w:style w:type="paragraph" w:styleId="Revision">
    <w:name w:val="Revision"/>
    <w:hidden/>
    <w:uiPriority w:val="99"/>
    <w:semiHidden/>
    <w:rsid w:val="004C6E05"/>
    <w:pPr>
      <w:spacing w:after="0" w:line="240" w:lineRule="auto"/>
    </w:pPr>
  </w:style>
  <w:style w:type="character" w:styleId="UnresolvedMention">
    <w:name w:val="Unresolved Mention"/>
    <w:basedOn w:val="DefaultParagraphFont"/>
    <w:uiPriority w:val="99"/>
    <w:semiHidden/>
    <w:unhideWhenUsed/>
    <w:rsid w:val="00327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health.state.mn.us/communities/environment/water/wells/waterquality/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State of MN</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Kathy (MPCA)</dc:creator>
  <cp:keywords/>
  <dc:description/>
  <cp:lastModifiedBy>Michels, Tanja (MPCA)</cp:lastModifiedBy>
  <cp:revision>4</cp:revision>
  <dcterms:created xsi:type="dcterms:W3CDTF">2023-05-16T14:35:00Z</dcterms:created>
  <dcterms:modified xsi:type="dcterms:W3CDTF">2023-06-01T18:59:00Z</dcterms:modified>
</cp:coreProperties>
</file>